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9F9B8" w14:textId="7B1C507E" w:rsidR="00E93460" w:rsidRPr="00C3659B" w:rsidRDefault="000E3774" w:rsidP="001B7C3F">
      <w:pPr>
        <w:jc w:val="right"/>
      </w:pPr>
      <w:ins w:id="0" w:author="Terry Carrera" w:date="2021-07-14T07:46:00Z">
        <w:r>
          <w:rPr>
            <w:noProof/>
          </w:rPr>
          <w:drawing>
            <wp:anchor distT="0" distB="0" distL="114300" distR="114300" simplePos="0" relativeHeight="251659264" behindDoc="1" locked="0" layoutInCell="1" allowOverlap="1" wp14:anchorId="69ED04EC" wp14:editId="28503B1C">
              <wp:simplePos x="0" y="0"/>
              <wp:positionH relativeFrom="column">
                <wp:posOffset>4848225</wp:posOffset>
              </wp:positionH>
              <wp:positionV relativeFrom="paragraph">
                <wp:posOffset>-419735</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ins>
    </w:p>
    <w:p w14:paraId="6BDDCCA0" w14:textId="248E1DDC" w:rsidR="000B1B6A" w:rsidRPr="00C3659B" w:rsidRDefault="000B1B6A" w:rsidP="004E452E">
      <w:pPr>
        <w:jc w:val="center"/>
        <w:rPr>
          <w:rFonts w:ascii="Times New Roman" w:hAnsi="Times New Roman" w:cs="Times New Roman"/>
          <w:sz w:val="48"/>
        </w:rPr>
      </w:pPr>
    </w:p>
    <w:p w14:paraId="37000C96" w14:textId="77777777" w:rsidR="000B1B6A" w:rsidRPr="00C3659B" w:rsidRDefault="000B1B6A" w:rsidP="004E452E">
      <w:pPr>
        <w:jc w:val="center"/>
        <w:rPr>
          <w:rFonts w:ascii="Times New Roman" w:hAnsi="Times New Roman" w:cs="Times New Roman"/>
          <w:sz w:val="72"/>
        </w:rPr>
      </w:pPr>
      <w:r w:rsidRPr="00C3659B">
        <w:rPr>
          <w:noProof/>
        </w:rPr>
        <w:drawing>
          <wp:inline distT="0" distB="0" distL="0" distR="0" wp14:anchorId="5FE55B59" wp14:editId="7CEE48FC">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2D1051EF" w14:textId="77777777" w:rsidR="002767BD" w:rsidRDefault="002767BD" w:rsidP="004E452E">
      <w:pPr>
        <w:jc w:val="center"/>
        <w:rPr>
          <w:rFonts w:ascii="Times New Roman" w:hAnsi="Times New Roman" w:cs="Times New Roman"/>
          <w:b/>
          <w:sz w:val="72"/>
        </w:rPr>
      </w:pPr>
      <w:bookmarkStart w:id="1" w:name="_GoBack"/>
      <w:bookmarkEnd w:id="1"/>
    </w:p>
    <w:p w14:paraId="624F32E9" w14:textId="7ADA8AEB" w:rsidR="004E452E" w:rsidRPr="00C3659B" w:rsidRDefault="002767BD" w:rsidP="004E452E">
      <w:pPr>
        <w:jc w:val="center"/>
        <w:rPr>
          <w:rFonts w:ascii="Times New Roman" w:hAnsi="Times New Roman" w:cs="Times New Roman"/>
          <w:b/>
          <w:sz w:val="72"/>
        </w:rPr>
      </w:pPr>
      <w:r>
        <w:rPr>
          <w:rFonts w:ascii="Times New Roman" w:hAnsi="Times New Roman" w:cs="Times New Roman"/>
          <w:b/>
          <w:sz w:val="72"/>
        </w:rPr>
        <w:t>GRAPHIC DESIGN PROMOTION</w:t>
      </w:r>
    </w:p>
    <w:p w14:paraId="1360FAC6" w14:textId="11DF8849" w:rsidR="005A4F28" w:rsidRPr="00C3659B" w:rsidRDefault="00FF5550" w:rsidP="005A4F28">
      <w:pPr>
        <w:jc w:val="center"/>
        <w:rPr>
          <w:rFonts w:ascii="Times New Roman" w:hAnsi="Times New Roman" w:cs="Times New Roman"/>
          <w:sz w:val="72"/>
        </w:rPr>
      </w:pPr>
      <w:r w:rsidRPr="00C3659B">
        <w:rPr>
          <w:rFonts w:ascii="Times New Roman" w:hAnsi="Times New Roman" w:cs="Times New Roman"/>
          <w:sz w:val="72"/>
        </w:rPr>
        <w:t>(</w:t>
      </w:r>
      <w:r w:rsidR="002767BD">
        <w:rPr>
          <w:rFonts w:ascii="Times New Roman" w:hAnsi="Times New Roman" w:cs="Times New Roman"/>
          <w:sz w:val="72"/>
        </w:rPr>
        <w:t>410</w:t>
      </w:r>
      <w:r w:rsidRPr="00C3659B">
        <w:rPr>
          <w:rFonts w:ascii="Times New Roman" w:hAnsi="Times New Roman" w:cs="Times New Roman"/>
          <w:sz w:val="72"/>
        </w:rPr>
        <w:t>)</w:t>
      </w:r>
    </w:p>
    <w:p w14:paraId="25D4C279" w14:textId="77777777" w:rsidR="000E3774" w:rsidRDefault="000E3774" w:rsidP="004E452E">
      <w:pPr>
        <w:jc w:val="center"/>
        <w:rPr>
          <w:rFonts w:ascii="Times New Roman" w:hAnsi="Times New Roman" w:cs="Times New Roman"/>
          <w:b/>
          <w:color w:val="C00000"/>
          <w:sz w:val="60"/>
          <w:szCs w:val="60"/>
        </w:rPr>
      </w:pPr>
    </w:p>
    <w:p w14:paraId="0A814783" w14:textId="03852478" w:rsidR="001A2C02" w:rsidRPr="00C3659B" w:rsidRDefault="002767BD" w:rsidP="004E452E">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w:t>
      </w:r>
      <w:r w:rsidR="001A2C02" w:rsidRPr="00C3659B">
        <w:rPr>
          <w:rFonts w:ascii="Times New Roman" w:hAnsi="Times New Roman" w:cs="Times New Roman"/>
          <w:b/>
          <w:color w:val="C00000"/>
          <w:sz w:val="60"/>
          <w:szCs w:val="60"/>
        </w:rPr>
        <w:t xml:space="preserve"> 202</w:t>
      </w:r>
      <w:r w:rsidR="000E3774">
        <w:rPr>
          <w:rFonts w:ascii="Times New Roman" w:hAnsi="Times New Roman" w:cs="Times New Roman"/>
          <w:b/>
          <w:color w:val="C00000"/>
          <w:sz w:val="60"/>
          <w:szCs w:val="60"/>
        </w:rPr>
        <w:t>2</w:t>
      </w:r>
    </w:p>
    <w:p w14:paraId="1CA12E4E" w14:textId="77777777" w:rsidR="001A2C02" w:rsidRPr="00C3659B" w:rsidRDefault="001A2C02" w:rsidP="001A2C02">
      <w:pPr>
        <w:rPr>
          <w:rFonts w:ascii="Times New Roman" w:hAnsi="Times New Roman" w:cs="Times New Roman"/>
          <w:b/>
          <w:sz w:val="28"/>
          <w:szCs w:val="60"/>
        </w:rPr>
      </w:pPr>
    </w:p>
    <w:p w14:paraId="7B4E77D4" w14:textId="77777777" w:rsidR="001A2C02" w:rsidRPr="00C3659B" w:rsidRDefault="001A2C02" w:rsidP="004E452E">
      <w:pPr>
        <w:jc w:val="center"/>
        <w:rPr>
          <w:rFonts w:ascii="Times New Roman" w:hAnsi="Times New Roman" w:cs="Times New Roman"/>
          <w:b/>
          <w:sz w:val="24"/>
          <w:szCs w:val="60"/>
        </w:rPr>
      </w:pPr>
    </w:p>
    <w:p w14:paraId="2618E129" w14:textId="77777777" w:rsidR="001A2C02" w:rsidRPr="00C3659B" w:rsidRDefault="001A2C02" w:rsidP="004E452E">
      <w:pPr>
        <w:jc w:val="center"/>
        <w:rPr>
          <w:rFonts w:ascii="Times New Roman" w:hAnsi="Times New Roman" w:cs="Times New Roman"/>
          <w:b/>
          <w:sz w:val="24"/>
          <w:szCs w:val="60"/>
        </w:rPr>
      </w:pPr>
    </w:p>
    <w:p w14:paraId="2382A7E1" w14:textId="77777777" w:rsidR="000B1B6A" w:rsidRPr="00C3659B" w:rsidRDefault="000B1B6A" w:rsidP="004E452E">
      <w:pPr>
        <w:jc w:val="center"/>
        <w:rPr>
          <w:rFonts w:ascii="Times New Roman" w:hAnsi="Times New Roman" w:cs="Times New Roman"/>
          <w:b/>
          <w:sz w:val="24"/>
          <w:szCs w:val="60"/>
        </w:rPr>
      </w:pPr>
    </w:p>
    <w:p w14:paraId="666F2F3D" w14:textId="06F248EC" w:rsidR="00FF5550" w:rsidRDefault="00FF5550" w:rsidP="00770CD7">
      <w:pPr>
        <w:spacing w:after="0"/>
        <w:jc w:val="center"/>
        <w:rPr>
          <w:rFonts w:ascii="Times New Roman" w:hAnsi="Times New Roman" w:cs="Times New Roman"/>
          <w:b/>
          <w:sz w:val="24"/>
          <w:szCs w:val="60"/>
        </w:rPr>
      </w:pPr>
    </w:p>
    <w:p w14:paraId="17E4432E" w14:textId="58257E5F" w:rsidR="002767BD" w:rsidRDefault="002767BD" w:rsidP="00770CD7">
      <w:pPr>
        <w:spacing w:after="0"/>
        <w:jc w:val="center"/>
        <w:rPr>
          <w:rFonts w:ascii="Times New Roman" w:hAnsi="Times New Roman" w:cs="Times New Roman"/>
          <w:b/>
          <w:sz w:val="24"/>
          <w:szCs w:val="60"/>
        </w:rPr>
      </w:pPr>
    </w:p>
    <w:p w14:paraId="316DD922" w14:textId="5E2FB6EE" w:rsidR="002767BD" w:rsidRDefault="002767BD" w:rsidP="00770CD7">
      <w:pPr>
        <w:spacing w:after="0"/>
        <w:jc w:val="center"/>
        <w:rPr>
          <w:rFonts w:ascii="Times New Roman" w:hAnsi="Times New Roman" w:cs="Times New Roman"/>
          <w:b/>
          <w:sz w:val="24"/>
          <w:szCs w:val="60"/>
        </w:rPr>
      </w:pPr>
    </w:p>
    <w:p w14:paraId="6789B089" w14:textId="69E10E9A" w:rsidR="002767BD" w:rsidRDefault="002767BD" w:rsidP="00770CD7">
      <w:pPr>
        <w:spacing w:after="0"/>
        <w:jc w:val="center"/>
        <w:rPr>
          <w:rFonts w:ascii="Times New Roman" w:hAnsi="Times New Roman" w:cs="Times New Roman"/>
          <w:b/>
          <w:sz w:val="24"/>
          <w:szCs w:val="60"/>
        </w:rPr>
      </w:pPr>
    </w:p>
    <w:p w14:paraId="79FA1994" w14:textId="0AB44897" w:rsidR="002767BD" w:rsidRDefault="002767BD" w:rsidP="00770CD7">
      <w:pPr>
        <w:spacing w:after="0"/>
        <w:jc w:val="center"/>
        <w:rPr>
          <w:rFonts w:ascii="Times New Roman" w:hAnsi="Times New Roman" w:cs="Times New Roman"/>
          <w:b/>
          <w:sz w:val="24"/>
          <w:szCs w:val="60"/>
        </w:rPr>
      </w:pPr>
    </w:p>
    <w:p w14:paraId="41518C37" w14:textId="2D34C036" w:rsidR="002767BD" w:rsidRDefault="002767BD" w:rsidP="00770CD7">
      <w:pPr>
        <w:spacing w:after="0"/>
        <w:jc w:val="center"/>
        <w:rPr>
          <w:rFonts w:ascii="Times New Roman" w:hAnsi="Times New Roman" w:cs="Times New Roman"/>
          <w:b/>
          <w:sz w:val="24"/>
          <w:szCs w:val="60"/>
        </w:rPr>
      </w:pPr>
    </w:p>
    <w:p w14:paraId="5BBEA0D2" w14:textId="6664F8A1" w:rsidR="002767BD" w:rsidRDefault="002767BD" w:rsidP="00770CD7">
      <w:pPr>
        <w:spacing w:after="0"/>
        <w:jc w:val="center"/>
        <w:rPr>
          <w:rFonts w:ascii="Times New Roman" w:hAnsi="Times New Roman" w:cs="Times New Roman"/>
          <w:b/>
          <w:sz w:val="24"/>
          <w:szCs w:val="60"/>
        </w:rPr>
      </w:pPr>
    </w:p>
    <w:p w14:paraId="4AA3365E" w14:textId="77777777" w:rsidR="002767BD" w:rsidRDefault="002767BD" w:rsidP="00770CD7">
      <w:pPr>
        <w:spacing w:after="0"/>
        <w:jc w:val="center"/>
        <w:rPr>
          <w:rFonts w:ascii="Times New Roman" w:hAnsi="Times New Roman" w:cs="Times New Roman"/>
          <w:b/>
          <w:sz w:val="24"/>
          <w:szCs w:val="60"/>
        </w:rPr>
      </w:pPr>
    </w:p>
    <w:p w14:paraId="57215AED" w14:textId="4DF68C9A" w:rsidR="002767BD" w:rsidRDefault="002767BD" w:rsidP="00770CD7">
      <w:pPr>
        <w:spacing w:after="0"/>
        <w:jc w:val="center"/>
        <w:rPr>
          <w:rFonts w:ascii="Times New Roman" w:hAnsi="Times New Roman" w:cs="Times New Roman"/>
          <w:b/>
          <w:sz w:val="24"/>
          <w:szCs w:val="60"/>
        </w:rPr>
      </w:pPr>
    </w:p>
    <w:p w14:paraId="40CEE810" w14:textId="5CA98B9F" w:rsidR="002767BD" w:rsidRDefault="002767BD" w:rsidP="00770CD7">
      <w:pPr>
        <w:spacing w:after="0"/>
        <w:jc w:val="center"/>
        <w:rPr>
          <w:rFonts w:ascii="Times New Roman" w:hAnsi="Times New Roman" w:cs="Times New Roman"/>
          <w:b/>
          <w:sz w:val="24"/>
          <w:szCs w:val="60"/>
        </w:rPr>
      </w:pPr>
    </w:p>
    <w:p w14:paraId="1CA1CCEA" w14:textId="77777777" w:rsidR="000E3774" w:rsidRPr="000E3774" w:rsidRDefault="000E3774" w:rsidP="000E3774">
      <w:pPr>
        <w:spacing w:before="71" w:after="0" w:line="240" w:lineRule="auto"/>
        <w:ind w:left="100"/>
        <w:jc w:val="both"/>
        <w:outlineLvl w:val="3"/>
        <w:rPr>
          <w:rFonts w:ascii="Times New Roman" w:eastAsia="Times New Roman" w:hAnsi="Times New Roman" w:cs="Times New Roman"/>
          <w:b/>
          <w:bCs/>
          <w:sz w:val="24"/>
          <w:szCs w:val="24"/>
        </w:rPr>
      </w:pPr>
      <w:r w:rsidRPr="000E3774">
        <w:rPr>
          <w:rFonts w:ascii="Times New Roman" w:eastAsia="Times New Roman" w:hAnsi="Times New Roman" w:cs="Times New Roman"/>
          <w:b/>
          <w:bCs/>
          <w:color w:val="000000"/>
          <w:sz w:val="24"/>
          <w:szCs w:val="24"/>
        </w:rPr>
        <w:t>Description</w:t>
      </w:r>
    </w:p>
    <w:p w14:paraId="063EF564" w14:textId="77777777" w:rsidR="000E3774" w:rsidRPr="000E3774" w:rsidRDefault="000E3774" w:rsidP="000E3774">
      <w:pPr>
        <w:spacing w:after="0" w:line="240" w:lineRule="auto"/>
        <w:ind w:left="100" w:right="1179"/>
        <w:rPr>
          <w:rFonts w:ascii="Times New Roman" w:eastAsia="Times New Roman" w:hAnsi="Times New Roman" w:cs="Times New Roman"/>
          <w:sz w:val="24"/>
          <w:szCs w:val="24"/>
        </w:rPr>
      </w:pPr>
      <w:r w:rsidRPr="000E3774">
        <w:rPr>
          <w:rFonts w:ascii="Times New Roman" w:eastAsia="Times New Roman" w:hAnsi="Times New Roman" w:cs="Times New Roman"/>
          <w:color w:val="000000"/>
          <w:sz w:val="24"/>
          <w:szCs w:val="24"/>
        </w:rPr>
        <w:t>Develop a theme with a tagline, illustrate the theme in a logo design and utilize the logo in a promotional flyer and pin.</w:t>
      </w:r>
    </w:p>
    <w:p w14:paraId="3858C2A3" w14:textId="77777777" w:rsidR="000E3774" w:rsidRPr="000E3774" w:rsidRDefault="000E3774" w:rsidP="000E3774">
      <w:pPr>
        <w:spacing w:before="180" w:after="0" w:line="240" w:lineRule="auto"/>
        <w:ind w:left="100"/>
        <w:jc w:val="both"/>
        <w:rPr>
          <w:rFonts w:ascii="Times New Roman" w:eastAsia="Times New Roman" w:hAnsi="Times New Roman" w:cs="Times New Roman"/>
          <w:sz w:val="24"/>
          <w:szCs w:val="24"/>
        </w:rPr>
      </w:pPr>
      <w:r w:rsidRPr="000E3774">
        <w:rPr>
          <w:rFonts w:ascii="Times New Roman" w:eastAsia="Times New Roman" w:hAnsi="Times New Roman" w:cs="Times New Roman"/>
          <w:color w:val="000000"/>
          <w:sz w:val="24"/>
          <w:szCs w:val="24"/>
        </w:rPr>
        <w:t>The output of this competition is to be produced as the basis for NLC theme and advertising for 2023.</w:t>
      </w:r>
    </w:p>
    <w:p w14:paraId="402FC1BB" w14:textId="77777777" w:rsidR="000E3774" w:rsidRPr="000E3774" w:rsidRDefault="000E3774" w:rsidP="000E3774">
      <w:pPr>
        <w:spacing w:before="187" w:after="0" w:line="240" w:lineRule="auto"/>
        <w:ind w:left="100"/>
        <w:jc w:val="both"/>
        <w:outlineLvl w:val="3"/>
        <w:rPr>
          <w:rFonts w:ascii="Times New Roman" w:eastAsia="Times New Roman" w:hAnsi="Times New Roman" w:cs="Times New Roman"/>
          <w:b/>
          <w:bCs/>
          <w:sz w:val="24"/>
          <w:szCs w:val="24"/>
        </w:rPr>
      </w:pPr>
      <w:r w:rsidRPr="000E3774">
        <w:rPr>
          <w:rFonts w:ascii="Times New Roman" w:eastAsia="Times New Roman" w:hAnsi="Times New Roman" w:cs="Times New Roman"/>
          <w:b/>
          <w:bCs/>
          <w:color w:val="000000"/>
          <w:sz w:val="24"/>
          <w:szCs w:val="24"/>
        </w:rPr>
        <w:t>Eligibility</w:t>
      </w:r>
    </w:p>
    <w:p w14:paraId="0327E699" w14:textId="77777777" w:rsidR="000E3774" w:rsidRPr="000E3774" w:rsidRDefault="000E3774" w:rsidP="000E3774">
      <w:pPr>
        <w:spacing w:after="0" w:line="240" w:lineRule="auto"/>
        <w:ind w:left="100" w:right="-90"/>
        <w:jc w:val="both"/>
        <w:rPr>
          <w:rFonts w:ascii="Times New Roman" w:eastAsia="Times New Roman" w:hAnsi="Times New Roman" w:cs="Times New Roman"/>
          <w:sz w:val="24"/>
          <w:szCs w:val="24"/>
        </w:rPr>
      </w:pPr>
      <w:r w:rsidRPr="000E3774">
        <w:rPr>
          <w:rFonts w:ascii="Times New Roman" w:eastAsia="Times New Roman" w:hAnsi="Times New Roman" w:cs="Times New Roman"/>
          <w:color w:val="000000"/>
          <w:sz w:val="24"/>
          <w:szCs w:val="24"/>
        </w:rPr>
        <w:t>Any student member may enter this event. Members participating in national level competition must be registered for the event prior to submission deadline for technical judging. Members must participate in both parts of the competition in order to be ranked.</w:t>
      </w:r>
    </w:p>
    <w:p w14:paraId="2CC62FE2" w14:textId="77777777" w:rsidR="000E3774" w:rsidRPr="000E3774" w:rsidRDefault="000E3774" w:rsidP="000E3774">
      <w:pPr>
        <w:spacing w:before="187" w:after="0" w:line="240" w:lineRule="auto"/>
        <w:ind w:left="100"/>
        <w:jc w:val="both"/>
        <w:outlineLvl w:val="3"/>
        <w:rPr>
          <w:rFonts w:ascii="Times New Roman" w:eastAsia="Times New Roman" w:hAnsi="Times New Roman" w:cs="Times New Roman"/>
          <w:b/>
          <w:bCs/>
          <w:sz w:val="24"/>
          <w:szCs w:val="24"/>
        </w:rPr>
      </w:pPr>
      <w:r w:rsidRPr="000E3774">
        <w:rPr>
          <w:rFonts w:ascii="Times New Roman" w:eastAsia="Times New Roman" w:hAnsi="Times New Roman" w:cs="Times New Roman"/>
          <w:b/>
          <w:bCs/>
          <w:color w:val="000000"/>
          <w:sz w:val="24"/>
          <w:szCs w:val="24"/>
        </w:rPr>
        <w:t>Topic</w:t>
      </w:r>
    </w:p>
    <w:p w14:paraId="4A27C2B3" w14:textId="57399074" w:rsidR="000E3774" w:rsidRDefault="000E3774" w:rsidP="000E3774">
      <w:pPr>
        <w:spacing w:before="3" w:after="0" w:line="240" w:lineRule="auto"/>
        <w:ind w:left="100" w:right="1179"/>
        <w:rPr>
          <w:rFonts w:ascii="Times New Roman" w:eastAsia="Times New Roman" w:hAnsi="Times New Roman" w:cs="Times New Roman"/>
          <w:color w:val="000000"/>
          <w:sz w:val="24"/>
          <w:szCs w:val="24"/>
        </w:rPr>
      </w:pPr>
      <w:r w:rsidRPr="000E3774">
        <w:rPr>
          <w:rFonts w:ascii="Times New Roman" w:eastAsia="Times New Roman" w:hAnsi="Times New Roman" w:cs="Times New Roman"/>
          <w:color w:val="000000"/>
          <w:sz w:val="24"/>
          <w:szCs w:val="24"/>
        </w:rPr>
        <w:t xml:space="preserve">Develop a logo, tagline, </w:t>
      </w:r>
      <w:proofErr w:type="gramStart"/>
      <w:r w:rsidRPr="000E3774">
        <w:rPr>
          <w:rFonts w:ascii="Times New Roman" w:eastAsia="Times New Roman" w:hAnsi="Times New Roman" w:cs="Times New Roman"/>
          <w:color w:val="000000"/>
          <w:sz w:val="24"/>
          <w:szCs w:val="24"/>
        </w:rPr>
        <w:t>flyer</w:t>
      </w:r>
      <w:proofErr w:type="gramEnd"/>
      <w:r w:rsidRPr="000E3774">
        <w:rPr>
          <w:rFonts w:ascii="Times New Roman" w:eastAsia="Times New Roman" w:hAnsi="Times New Roman" w:cs="Times New Roman"/>
          <w:color w:val="000000"/>
          <w:sz w:val="24"/>
          <w:szCs w:val="24"/>
        </w:rPr>
        <w:t xml:space="preserve"> and pin promoting the Business Professionals of America National Leadership Conference in Anaheim, CA – April 26-30, 2023.</w:t>
      </w:r>
    </w:p>
    <w:p w14:paraId="5667A7C7" w14:textId="77777777" w:rsidR="000E3774" w:rsidRPr="000E3774" w:rsidRDefault="000E3774" w:rsidP="000E3774">
      <w:pPr>
        <w:spacing w:before="3" w:after="0" w:line="240" w:lineRule="auto"/>
        <w:ind w:left="100" w:right="1179"/>
        <w:rPr>
          <w:rFonts w:ascii="Times New Roman" w:eastAsia="Times New Roman" w:hAnsi="Times New Roman" w:cs="Times New Roman"/>
          <w:sz w:val="24"/>
          <w:szCs w:val="24"/>
        </w:rPr>
      </w:pPr>
    </w:p>
    <w:p w14:paraId="1F734C9C" w14:textId="13AE29DA" w:rsidR="002767BD" w:rsidRPr="002767BD" w:rsidRDefault="002767BD" w:rsidP="002767BD">
      <w:pPr>
        <w:tabs>
          <w:tab w:val="left" w:pos="-360"/>
          <w:tab w:val="left" w:pos="0"/>
        </w:tabs>
        <w:ind w:right="450"/>
        <w:rPr>
          <w:rFonts w:ascii="Times New Roman" w:hAnsi="Times New Roman" w:cs="Times New Roman"/>
          <w:b/>
          <w:sz w:val="24"/>
          <w:szCs w:val="24"/>
          <w:u w:val="single"/>
        </w:rPr>
      </w:pPr>
      <w:r w:rsidRPr="002767BD">
        <w:rPr>
          <w:rFonts w:ascii="Times New Roman" w:hAnsi="Times New Roman" w:cs="Times New Roman"/>
          <w:b/>
          <w:sz w:val="24"/>
          <w:szCs w:val="24"/>
          <w:u w:val="single"/>
        </w:rPr>
        <w:t xml:space="preserve">Judging </w:t>
      </w:r>
      <w:r>
        <w:rPr>
          <w:rFonts w:ascii="Times New Roman" w:hAnsi="Times New Roman" w:cs="Times New Roman"/>
          <w:b/>
          <w:sz w:val="24"/>
          <w:szCs w:val="24"/>
          <w:u w:val="single"/>
        </w:rPr>
        <w:t>P</w:t>
      </w:r>
      <w:r w:rsidRPr="002767BD">
        <w:rPr>
          <w:rFonts w:ascii="Times New Roman" w:hAnsi="Times New Roman" w:cs="Times New Roman"/>
          <w:b/>
          <w:sz w:val="24"/>
          <w:szCs w:val="24"/>
          <w:u w:val="single"/>
        </w:rPr>
        <w:t>rocedure</w:t>
      </w:r>
      <w:r>
        <w:rPr>
          <w:rFonts w:ascii="Times New Roman" w:hAnsi="Times New Roman" w:cs="Times New Roman"/>
          <w:b/>
          <w:sz w:val="24"/>
          <w:szCs w:val="24"/>
          <w:u w:val="single"/>
        </w:rPr>
        <w:t>:</w:t>
      </w:r>
    </w:p>
    <w:p w14:paraId="5ACD852D" w14:textId="77777777" w:rsidR="002767BD" w:rsidRPr="002767BD" w:rsidRDefault="002767BD" w:rsidP="002767BD">
      <w:pPr>
        <w:numPr>
          <w:ilvl w:val="0"/>
          <w:numId w:val="3"/>
        </w:numPr>
        <w:suppressAutoHyphens/>
        <w:spacing w:after="0" w:line="240" w:lineRule="auto"/>
        <w:jc w:val="both"/>
        <w:rPr>
          <w:rFonts w:ascii="Times New Roman" w:hAnsi="Times New Roman" w:cs="Times New Roman"/>
          <w:sz w:val="24"/>
          <w:szCs w:val="24"/>
        </w:rPr>
      </w:pPr>
      <w:r w:rsidRPr="002767BD">
        <w:rPr>
          <w:rFonts w:ascii="Times New Roman" w:hAnsi="Times New Roman" w:cs="Times New Roman"/>
          <w:sz w:val="24"/>
          <w:szCs w:val="24"/>
        </w:rPr>
        <w:t>As a team of judges, formulate two (2) to three (3) questions to ask at the conclusion of the presentation.  Be sure to ask the same questions of each contestant.</w:t>
      </w:r>
    </w:p>
    <w:p w14:paraId="197AFD92" w14:textId="77777777" w:rsidR="002767BD" w:rsidRPr="002767BD" w:rsidRDefault="002767BD" w:rsidP="002767BD">
      <w:pPr>
        <w:pStyle w:val="ListParagraph"/>
        <w:numPr>
          <w:ilvl w:val="0"/>
          <w:numId w:val="3"/>
        </w:numPr>
        <w:spacing w:after="0" w:line="240" w:lineRule="auto"/>
        <w:rPr>
          <w:rFonts w:ascii="Times New Roman" w:hAnsi="Times New Roman" w:cs="Times New Roman"/>
          <w:sz w:val="24"/>
          <w:szCs w:val="24"/>
        </w:rPr>
      </w:pPr>
      <w:r w:rsidRPr="002767BD">
        <w:rPr>
          <w:rFonts w:ascii="Times New Roman" w:hAnsi="Times New Roman" w:cs="Times New Roman"/>
          <w:sz w:val="24"/>
          <w:szCs w:val="24"/>
        </w:rPr>
        <w:t>Contestants will present before a panel of judges and timekeeper.</w:t>
      </w:r>
    </w:p>
    <w:p w14:paraId="1E5E84EF" w14:textId="77777777" w:rsidR="002767BD" w:rsidRPr="002767BD" w:rsidRDefault="002767BD" w:rsidP="002767BD">
      <w:pPr>
        <w:pStyle w:val="ListParagraph"/>
        <w:numPr>
          <w:ilvl w:val="0"/>
          <w:numId w:val="3"/>
        </w:numPr>
        <w:spacing w:after="0" w:line="240" w:lineRule="auto"/>
        <w:rPr>
          <w:rFonts w:ascii="Times New Roman" w:hAnsi="Times New Roman" w:cs="Times New Roman"/>
          <w:sz w:val="24"/>
          <w:szCs w:val="24"/>
        </w:rPr>
      </w:pPr>
      <w:r w:rsidRPr="002767BD">
        <w:rPr>
          <w:rFonts w:ascii="Times New Roman" w:hAnsi="Times New Roman" w:cs="Times New Roman"/>
          <w:sz w:val="24"/>
          <w:szCs w:val="24"/>
        </w:rPr>
        <w:t>Set-up time will be no longer than three (3) minutes.</w:t>
      </w:r>
    </w:p>
    <w:p w14:paraId="2B1E95D3" w14:textId="77777777" w:rsidR="002767BD" w:rsidRPr="002767BD" w:rsidRDefault="002767BD" w:rsidP="002767BD">
      <w:pPr>
        <w:pStyle w:val="ListParagraph"/>
        <w:numPr>
          <w:ilvl w:val="0"/>
          <w:numId w:val="3"/>
        </w:numPr>
        <w:spacing w:after="0" w:line="240" w:lineRule="auto"/>
        <w:rPr>
          <w:rFonts w:ascii="Times New Roman" w:hAnsi="Times New Roman" w:cs="Times New Roman"/>
          <w:sz w:val="24"/>
          <w:szCs w:val="24"/>
        </w:rPr>
      </w:pPr>
      <w:r w:rsidRPr="002767BD">
        <w:rPr>
          <w:rFonts w:ascii="Times New Roman" w:hAnsi="Times New Roman" w:cs="Times New Roman"/>
          <w:sz w:val="24"/>
          <w:szCs w:val="24"/>
        </w:rPr>
        <w:t>The length of the presentation will be no more than six (6) minutes; followed by judges’ questions not to exceed five (5) minutes.</w:t>
      </w:r>
    </w:p>
    <w:p w14:paraId="4F6680B1" w14:textId="77777777" w:rsidR="002767BD" w:rsidRPr="002767BD" w:rsidRDefault="002767BD" w:rsidP="002767BD">
      <w:pPr>
        <w:pStyle w:val="ListParagraph"/>
        <w:numPr>
          <w:ilvl w:val="0"/>
          <w:numId w:val="3"/>
        </w:numPr>
        <w:spacing w:after="0" w:line="240" w:lineRule="auto"/>
        <w:rPr>
          <w:rFonts w:ascii="Times New Roman" w:hAnsi="Times New Roman" w:cs="Times New Roman"/>
          <w:sz w:val="24"/>
          <w:szCs w:val="24"/>
        </w:rPr>
      </w:pPr>
      <w:r w:rsidRPr="002767BD">
        <w:rPr>
          <w:rFonts w:ascii="Times New Roman" w:hAnsi="Times New Roman" w:cs="Times New Roman"/>
          <w:sz w:val="24"/>
          <w:szCs w:val="24"/>
        </w:rPr>
        <w:t>The presentation will be stopped at six (6) minutes.</w:t>
      </w:r>
    </w:p>
    <w:p w14:paraId="2A63D341" w14:textId="77777777" w:rsidR="002767BD" w:rsidRPr="002767BD" w:rsidRDefault="002767BD" w:rsidP="002767BD">
      <w:pPr>
        <w:widowControl w:val="0"/>
        <w:numPr>
          <w:ilvl w:val="0"/>
          <w:numId w:val="3"/>
        </w:numPr>
        <w:tabs>
          <w:tab w:val="left" w:pos="-360"/>
          <w:tab w:val="left" w:pos="0"/>
        </w:tabs>
        <w:spacing w:after="0" w:line="240" w:lineRule="auto"/>
        <w:ind w:right="450"/>
        <w:rPr>
          <w:rFonts w:ascii="Times New Roman" w:hAnsi="Times New Roman" w:cs="Times New Roman"/>
          <w:sz w:val="24"/>
          <w:szCs w:val="24"/>
        </w:rPr>
      </w:pPr>
      <w:r w:rsidRPr="002767BD">
        <w:rPr>
          <w:rFonts w:ascii="Times New Roman" w:hAnsi="Times New Roman" w:cs="Times New Roman"/>
          <w:sz w:val="24"/>
          <w:szCs w:val="24"/>
        </w:rPr>
        <w:t>Excuse contestants upon completion of judges’ questions.</w:t>
      </w:r>
    </w:p>
    <w:p w14:paraId="52AC2CFE" w14:textId="77777777" w:rsidR="002767BD" w:rsidRPr="002767BD" w:rsidRDefault="002767BD" w:rsidP="002767BD">
      <w:pPr>
        <w:widowControl w:val="0"/>
        <w:numPr>
          <w:ilvl w:val="0"/>
          <w:numId w:val="3"/>
        </w:numPr>
        <w:tabs>
          <w:tab w:val="left" w:pos="-360"/>
          <w:tab w:val="left" w:pos="0"/>
        </w:tabs>
        <w:spacing w:after="0" w:line="240" w:lineRule="auto"/>
        <w:ind w:right="450"/>
        <w:rPr>
          <w:rFonts w:ascii="Times New Roman" w:hAnsi="Times New Roman" w:cs="Times New Roman"/>
          <w:sz w:val="24"/>
          <w:szCs w:val="24"/>
        </w:rPr>
      </w:pPr>
      <w:r w:rsidRPr="002767BD">
        <w:rPr>
          <w:rFonts w:ascii="Times New Roman" w:hAnsi="Times New Roman" w:cs="Times New Roman"/>
          <w:b/>
          <w:sz w:val="24"/>
          <w:szCs w:val="24"/>
        </w:rPr>
        <w:t>There can be no ties in the top ten (10) contestants.</w:t>
      </w:r>
      <w:r w:rsidRPr="002767BD">
        <w:rPr>
          <w:rFonts w:ascii="Times New Roman" w:hAnsi="Times New Roman" w:cs="Times New Roman"/>
          <w:sz w:val="24"/>
          <w:szCs w:val="24"/>
        </w:rPr>
        <w:t xml:space="preserve">  It is the responsibility of the judges to break any ties.</w:t>
      </w:r>
    </w:p>
    <w:p w14:paraId="3246F7F2" w14:textId="77777777" w:rsidR="002767BD" w:rsidRPr="002767BD" w:rsidRDefault="002767BD" w:rsidP="002767BD">
      <w:pPr>
        <w:numPr>
          <w:ilvl w:val="0"/>
          <w:numId w:val="3"/>
        </w:numPr>
        <w:tabs>
          <w:tab w:val="left" w:pos="-360"/>
          <w:tab w:val="left" w:pos="0"/>
        </w:tabs>
        <w:spacing w:after="0" w:line="240" w:lineRule="auto"/>
        <w:ind w:right="450"/>
        <w:rPr>
          <w:rFonts w:ascii="Times New Roman" w:hAnsi="Times New Roman" w:cs="Times New Roman"/>
          <w:sz w:val="24"/>
          <w:szCs w:val="24"/>
        </w:rPr>
      </w:pPr>
      <w:r w:rsidRPr="002767BD">
        <w:rPr>
          <w:rFonts w:ascii="Times New Roman" w:hAnsi="Times New Roman" w:cs="Times New Roman"/>
          <w:sz w:val="24"/>
          <w:szCs w:val="24"/>
        </w:rPr>
        <w:t>Administrator will fill out ranking sheet prior to dismissing the judges.</w:t>
      </w:r>
    </w:p>
    <w:p w14:paraId="67A2D96D" w14:textId="77777777" w:rsidR="002767BD" w:rsidRPr="002767BD" w:rsidRDefault="002767BD" w:rsidP="002767BD">
      <w:pPr>
        <w:widowControl w:val="0"/>
        <w:numPr>
          <w:ilvl w:val="0"/>
          <w:numId w:val="3"/>
        </w:numPr>
        <w:tabs>
          <w:tab w:val="left" w:pos="-360"/>
          <w:tab w:val="left" w:pos="0"/>
        </w:tabs>
        <w:spacing w:after="0" w:line="240" w:lineRule="auto"/>
        <w:ind w:right="450"/>
        <w:rPr>
          <w:rFonts w:ascii="Times New Roman" w:hAnsi="Times New Roman" w:cs="Times New Roman"/>
          <w:sz w:val="24"/>
          <w:szCs w:val="24"/>
        </w:rPr>
      </w:pPr>
      <w:r w:rsidRPr="002767BD">
        <w:rPr>
          <w:rFonts w:ascii="Times New Roman" w:hAnsi="Times New Roman" w:cs="Times New Roman"/>
          <w:sz w:val="24"/>
          <w:szCs w:val="24"/>
        </w:rPr>
        <w:t>If more than one (1) section is necessary, finalists will be determined by selecting an equal number from each section.</w:t>
      </w:r>
    </w:p>
    <w:p w14:paraId="6D7C149E" w14:textId="77777777" w:rsidR="002767BD" w:rsidRPr="002767BD" w:rsidRDefault="002767BD" w:rsidP="002767BD">
      <w:pPr>
        <w:widowControl w:val="0"/>
        <w:numPr>
          <w:ilvl w:val="0"/>
          <w:numId w:val="3"/>
        </w:numPr>
        <w:tabs>
          <w:tab w:val="left" w:pos="-360"/>
          <w:tab w:val="left" w:pos="0"/>
        </w:tabs>
        <w:spacing w:after="0" w:line="240" w:lineRule="auto"/>
        <w:ind w:right="450"/>
        <w:rPr>
          <w:rFonts w:ascii="Times New Roman" w:hAnsi="Times New Roman" w:cs="Times New Roman"/>
          <w:sz w:val="24"/>
          <w:szCs w:val="24"/>
        </w:rPr>
      </w:pPr>
      <w:r w:rsidRPr="002767BD">
        <w:rPr>
          <w:rFonts w:ascii="Times New Roman" w:hAnsi="Times New Roman" w:cs="Times New Roman"/>
          <w:sz w:val="24"/>
          <w:szCs w:val="24"/>
        </w:rPr>
        <w:t>Give administrator all Judges’ Scoring Rubrics, Judge Comment Sheets and contest materials.</w:t>
      </w:r>
    </w:p>
    <w:p w14:paraId="4C2FF26D" w14:textId="77777777" w:rsidR="002767BD" w:rsidRPr="002767BD" w:rsidRDefault="002767BD" w:rsidP="002767BD">
      <w:pPr>
        <w:widowControl w:val="0"/>
        <w:numPr>
          <w:ilvl w:val="0"/>
          <w:numId w:val="3"/>
        </w:numPr>
        <w:tabs>
          <w:tab w:val="left" w:pos="-360"/>
          <w:tab w:val="left" w:pos="0"/>
        </w:tabs>
        <w:spacing w:after="0" w:line="240" w:lineRule="auto"/>
        <w:ind w:right="450"/>
        <w:rPr>
          <w:rFonts w:ascii="Times New Roman" w:hAnsi="Times New Roman" w:cs="Times New Roman"/>
          <w:b/>
          <w:noProof/>
          <w:sz w:val="24"/>
          <w:szCs w:val="24"/>
        </w:rPr>
      </w:pPr>
      <w:r w:rsidRPr="002767BD">
        <w:rPr>
          <w:rFonts w:ascii="Times New Roman" w:hAnsi="Times New Roman" w:cs="Times New Roman"/>
          <w:sz w:val="24"/>
          <w:szCs w:val="24"/>
        </w:rPr>
        <w:t>No audience is allowed in the contest room.</w:t>
      </w:r>
    </w:p>
    <w:p w14:paraId="66741158" w14:textId="77777777" w:rsidR="002767BD" w:rsidRPr="002767BD" w:rsidRDefault="002767BD" w:rsidP="002767BD">
      <w:pPr>
        <w:widowControl w:val="0"/>
        <w:tabs>
          <w:tab w:val="left" w:pos="-360"/>
          <w:tab w:val="left" w:pos="0"/>
        </w:tabs>
        <w:spacing w:after="0"/>
        <w:ind w:right="450"/>
        <w:rPr>
          <w:rFonts w:ascii="Times New Roman" w:hAnsi="Times New Roman" w:cs="Times New Roman"/>
          <w:sz w:val="24"/>
          <w:szCs w:val="24"/>
        </w:rPr>
      </w:pPr>
    </w:p>
    <w:p w14:paraId="641C9152" w14:textId="719771DB" w:rsidR="002767BD" w:rsidRPr="002767BD" w:rsidRDefault="002767BD" w:rsidP="002767BD">
      <w:pPr>
        <w:spacing w:after="0"/>
        <w:rPr>
          <w:rFonts w:ascii="Times New Roman" w:hAnsi="Times New Roman" w:cs="Times New Roman"/>
          <w:b/>
          <w:sz w:val="24"/>
          <w:szCs w:val="24"/>
          <w:u w:val="single"/>
        </w:rPr>
      </w:pPr>
      <w:r w:rsidRPr="002767BD">
        <w:rPr>
          <w:rFonts w:ascii="Times New Roman" w:hAnsi="Times New Roman" w:cs="Times New Roman"/>
          <w:b/>
          <w:sz w:val="24"/>
          <w:szCs w:val="24"/>
          <w:u w:val="single"/>
        </w:rPr>
        <w:t xml:space="preserve">Possible Questions: </w:t>
      </w:r>
    </w:p>
    <w:p w14:paraId="0965C6BC" w14:textId="77777777" w:rsidR="002767BD" w:rsidRPr="002767BD" w:rsidRDefault="002767BD" w:rsidP="002767BD">
      <w:pPr>
        <w:numPr>
          <w:ilvl w:val="0"/>
          <w:numId w:val="4"/>
        </w:numPr>
        <w:spacing w:after="0" w:line="240" w:lineRule="auto"/>
        <w:rPr>
          <w:rFonts w:ascii="Times New Roman" w:hAnsi="Times New Roman" w:cs="Times New Roman"/>
          <w:sz w:val="24"/>
        </w:rPr>
      </w:pPr>
      <w:r w:rsidRPr="002767BD">
        <w:rPr>
          <w:rFonts w:ascii="Times New Roman" w:hAnsi="Times New Roman" w:cs="Times New Roman"/>
          <w:sz w:val="24"/>
        </w:rPr>
        <w:t>What challenges did you face when creating this project?</w:t>
      </w:r>
    </w:p>
    <w:p w14:paraId="2085C6BB" w14:textId="77777777" w:rsidR="002767BD" w:rsidRPr="002767BD" w:rsidRDefault="002767BD" w:rsidP="002767BD">
      <w:pPr>
        <w:numPr>
          <w:ilvl w:val="0"/>
          <w:numId w:val="4"/>
        </w:numPr>
        <w:spacing w:after="0" w:line="240" w:lineRule="auto"/>
        <w:rPr>
          <w:rFonts w:ascii="Times New Roman" w:hAnsi="Times New Roman" w:cs="Times New Roman"/>
          <w:sz w:val="24"/>
        </w:rPr>
      </w:pPr>
      <w:r w:rsidRPr="002767BD">
        <w:rPr>
          <w:rFonts w:ascii="Times New Roman" w:hAnsi="Times New Roman" w:cs="Times New Roman"/>
          <w:sz w:val="24"/>
        </w:rPr>
        <w:t>What research did you conduct prior to creating your design?</w:t>
      </w:r>
    </w:p>
    <w:p w14:paraId="4725C2C2" w14:textId="77777777" w:rsidR="002767BD" w:rsidRPr="002767BD" w:rsidRDefault="002767BD" w:rsidP="002767BD">
      <w:pPr>
        <w:numPr>
          <w:ilvl w:val="0"/>
          <w:numId w:val="4"/>
        </w:numPr>
        <w:spacing w:after="0" w:line="240" w:lineRule="auto"/>
        <w:rPr>
          <w:rFonts w:ascii="Times New Roman" w:hAnsi="Times New Roman" w:cs="Times New Roman"/>
          <w:sz w:val="24"/>
        </w:rPr>
      </w:pPr>
      <w:r w:rsidRPr="002767BD">
        <w:rPr>
          <w:rFonts w:ascii="Times New Roman" w:hAnsi="Times New Roman" w:cs="Times New Roman"/>
          <w:sz w:val="24"/>
        </w:rPr>
        <w:t>What resources did you use when making your design, flyer, or logo?</w:t>
      </w:r>
    </w:p>
    <w:p w14:paraId="0EAD699E" w14:textId="77777777" w:rsidR="002767BD" w:rsidRPr="002767BD" w:rsidRDefault="002767BD" w:rsidP="002767BD">
      <w:pPr>
        <w:numPr>
          <w:ilvl w:val="0"/>
          <w:numId w:val="4"/>
        </w:numPr>
        <w:spacing w:after="0" w:line="240" w:lineRule="auto"/>
        <w:rPr>
          <w:rFonts w:ascii="Times New Roman" w:hAnsi="Times New Roman" w:cs="Times New Roman"/>
          <w:sz w:val="24"/>
        </w:rPr>
      </w:pPr>
      <w:r w:rsidRPr="002767BD">
        <w:rPr>
          <w:rFonts w:ascii="Times New Roman" w:hAnsi="Times New Roman" w:cs="Times New Roman"/>
          <w:sz w:val="24"/>
        </w:rPr>
        <w:t>What design principle do you feel you used the most? Or broke the most?</w:t>
      </w:r>
    </w:p>
    <w:p w14:paraId="2DB97D69" w14:textId="77777777" w:rsidR="002767BD" w:rsidRPr="002767BD" w:rsidRDefault="002767BD" w:rsidP="002767BD">
      <w:pPr>
        <w:numPr>
          <w:ilvl w:val="0"/>
          <w:numId w:val="4"/>
        </w:numPr>
        <w:spacing w:after="0" w:line="240" w:lineRule="auto"/>
        <w:rPr>
          <w:rFonts w:ascii="Times New Roman" w:hAnsi="Times New Roman" w:cs="Times New Roman"/>
          <w:sz w:val="24"/>
        </w:rPr>
      </w:pPr>
      <w:r w:rsidRPr="002767BD">
        <w:rPr>
          <w:rFonts w:ascii="Times New Roman" w:hAnsi="Times New Roman" w:cs="Times New Roman"/>
          <w:sz w:val="24"/>
        </w:rPr>
        <w:t>What feelings did you hope to invoke with your logo?</w:t>
      </w:r>
    </w:p>
    <w:p w14:paraId="400CE2A9" w14:textId="77777777" w:rsidR="002767BD" w:rsidRPr="002767BD" w:rsidRDefault="002767BD" w:rsidP="002767BD">
      <w:pPr>
        <w:numPr>
          <w:ilvl w:val="0"/>
          <w:numId w:val="4"/>
        </w:numPr>
        <w:spacing w:after="0" w:line="240" w:lineRule="auto"/>
        <w:rPr>
          <w:rFonts w:ascii="Times New Roman" w:hAnsi="Times New Roman" w:cs="Times New Roman"/>
          <w:sz w:val="24"/>
        </w:rPr>
      </w:pPr>
      <w:r w:rsidRPr="002767BD">
        <w:rPr>
          <w:rFonts w:ascii="Times New Roman" w:hAnsi="Times New Roman" w:cs="Times New Roman"/>
          <w:sz w:val="24"/>
        </w:rPr>
        <w:t>What was your thought process behind your color choices?</w:t>
      </w:r>
    </w:p>
    <w:p w14:paraId="49604C1B" w14:textId="34AF1048" w:rsidR="002767BD" w:rsidRDefault="002767BD" w:rsidP="002767BD">
      <w:pPr>
        <w:numPr>
          <w:ilvl w:val="0"/>
          <w:numId w:val="4"/>
        </w:numPr>
        <w:spacing w:after="0" w:line="240" w:lineRule="auto"/>
        <w:rPr>
          <w:rFonts w:ascii="Times New Roman" w:hAnsi="Times New Roman" w:cs="Times New Roman"/>
          <w:sz w:val="24"/>
        </w:rPr>
      </w:pPr>
      <w:r w:rsidRPr="002767BD">
        <w:rPr>
          <w:rFonts w:ascii="Times New Roman" w:hAnsi="Times New Roman" w:cs="Times New Roman"/>
          <w:sz w:val="24"/>
        </w:rPr>
        <w:t>What was your thought process behind your font choices?</w:t>
      </w:r>
    </w:p>
    <w:p w14:paraId="3B106636" w14:textId="77777777" w:rsidR="002767BD" w:rsidRPr="002767BD" w:rsidRDefault="002767BD" w:rsidP="002767BD">
      <w:pPr>
        <w:spacing w:after="0" w:line="240" w:lineRule="auto"/>
        <w:ind w:left="720"/>
        <w:rPr>
          <w:rFonts w:ascii="Times New Roman" w:hAnsi="Times New Roman" w:cs="Times New Roman"/>
          <w:sz w:val="24"/>
        </w:rPr>
      </w:pPr>
    </w:p>
    <w:p w14:paraId="5F3FFD5B" w14:textId="77777777" w:rsidR="002767BD" w:rsidRPr="002767BD" w:rsidRDefault="002767BD" w:rsidP="002767BD">
      <w:pPr>
        <w:tabs>
          <w:tab w:val="left" w:pos="-757"/>
          <w:tab w:val="left" w:pos="-90"/>
          <w:tab w:val="left" w:pos="630"/>
          <w:tab w:val="left" w:pos="3510"/>
          <w:tab w:val="left" w:pos="4230"/>
          <w:tab w:val="decimal" w:pos="4950"/>
          <w:tab w:val="left" w:pos="5400"/>
          <w:tab w:val="left" w:pos="8550"/>
          <w:tab w:val="left" w:pos="9270"/>
        </w:tabs>
        <w:spacing w:after="0"/>
        <w:rPr>
          <w:rFonts w:ascii="Times New Roman" w:hAnsi="Times New Roman" w:cs="Times New Roman"/>
          <w:b/>
          <w:bCs/>
          <w:sz w:val="24"/>
          <w:szCs w:val="24"/>
        </w:rPr>
      </w:pPr>
      <w:r w:rsidRPr="002767BD">
        <w:rPr>
          <w:rFonts w:ascii="Times New Roman" w:hAnsi="Times New Roman" w:cs="Times New Roman"/>
          <w:b/>
          <w:sz w:val="24"/>
          <w:szCs w:val="24"/>
          <w:u w:val="single"/>
        </w:rPr>
        <w:t>Please double-check and verify all scores!</w:t>
      </w:r>
    </w:p>
    <w:p w14:paraId="59F7CD14" w14:textId="68470C19" w:rsidR="002767BD" w:rsidRPr="002767BD" w:rsidRDefault="002767BD" w:rsidP="002767BD">
      <w:pPr>
        <w:rPr>
          <w:rFonts w:ascii="Times New Roman" w:hAnsi="Times New Roman" w:cs="Times New Roman"/>
          <w:b/>
          <w:sz w:val="24"/>
          <w:szCs w:val="24"/>
        </w:rPr>
      </w:pPr>
    </w:p>
    <w:sectPr w:rsidR="002767BD" w:rsidRPr="002767BD" w:rsidSect="00F212DB">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14CD0" w14:textId="77777777" w:rsidR="00E264AA" w:rsidRDefault="00E264AA" w:rsidP="004E452E">
      <w:pPr>
        <w:spacing w:after="0" w:line="240" w:lineRule="auto"/>
      </w:pPr>
      <w:r>
        <w:separator/>
      </w:r>
    </w:p>
  </w:endnote>
  <w:endnote w:type="continuationSeparator" w:id="0">
    <w:p w14:paraId="4CA997A4" w14:textId="77777777" w:rsidR="00E264AA" w:rsidRDefault="00E264AA"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22B0D"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2CC733F0" wp14:editId="7120595F">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72153" w14:textId="77777777" w:rsidR="00E264AA" w:rsidRDefault="00E264AA" w:rsidP="004E452E">
      <w:pPr>
        <w:spacing w:after="0" w:line="240" w:lineRule="auto"/>
      </w:pPr>
      <w:r>
        <w:separator/>
      </w:r>
    </w:p>
  </w:footnote>
  <w:footnote w:type="continuationSeparator" w:id="0">
    <w:p w14:paraId="5361B87F" w14:textId="77777777" w:rsidR="00E264AA" w:rsidRDefault="00E264AA"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D6C18" w14:textId="005BF02B" w:rsidR="004E452E" w:rsidRPr="00FF5550" w:rsidRDefault="002767BD" w:rsidP="004E452E">
    <w:pPr>
      <w:pStyle w:val="Header"/>
      <w:ind w:left="-810"/>
      <w:rPr>
        <w:rFonts w:ascii="Times New Roman" w:hAnsi="Times New Roman" w:cs="Times New Roman"/>
        <w:szCs w:val="24"/>
      </w:rPr>
    </w:pPr>
    <w:r>
      <w:rPr>
        <w:rFonts w:ascii="Times New Roman" w:hAnsi="Times New Roman" w:cs="Times New Roman"/>
        <w:szCs w:val="24"/>
      </w:rPr>
      <w:t>GRAPHIC DESIGN PROMOTION</w:t>
    </w:r>
  </w:p>
  <w:p w14:paraId="2B78C5B6" w14:textId="5C2F563D" w:rsidR="004E452E" w:rsidRPr="001A2C02" w:rsidRDefault="002767BD" w:rsidP="004E452E">
    <w:pPr>
      <w:pStyle w:val="Header"/>
      <w:ind w:left="-810"/>
      <w:rPr>
        <w:rFonts w:ascii="Times New Roman" w:hAnsi="Times New Roman" w:cs="Times New Roman"/>
        <w:szCs w:val="24"/>
      </w:rPr>
    </w:pPr>
    <w:r>
      <w:rPr>
        <w:rFonts w:ascii="Times New Roman" w:hAnsi="Times New Roman" w:cs="Times New Roman"/>
        <w:szCs w:val="24"/>
      </w:rPr>
      <w:t>REGIONAL</w:t>
    </w:r>
    <w:r w:rsidR="004E452E" w:rsidRPr="00FF5550">
      <w:rPr>
        <w:rFonts w:ascii="Times New Roman" w:hAnsi="Times New Roman" w:cs="Times New Roman"/>
        <w:szCs w:val="24"/>
      </w:rPr>
      <w:t xml:space="preserve"> </w:t>
    </w:r>
    <w:r w:rsidR="001B7C3F" w:rsidRPr="00FF5550">
      <w:rPr>
        <w:rFonts w:ascii="Times New Roman" w:hAnsi="Times New Roman" w:cs="Times New Roman"/>
        <w:szCs w:val="24"/>
      </w:rPr>
      <w:t xml:space="preserve">KEY </w:t>
    </w:r>
    <w:r w:rsidR="004E452E" w:rsidRPr="00FF5550">
      <w:rPr>
        <w:rFonts w:ascii="Times New Roman" w:hAnsi="Times New Roman" w:cs="Times New Roman"/>
        <w:szCs w:val="24"/>
      </w:rPr>
      <w:t>202</w:t>
    </w:r>
    <w:r w:rsidR="000E3774">
      <w:rPr>
        <w:rFonts w:ascii="Times New Roman" w:hAnsi="Times New Roman" w:cs="Times New Roman"/>
        <w:szCs w:val="24"/>
      </w:rPr>
      <w:t>2</w:t>
    </w:r>
  </w:p>
  <w:p w14:paraId="5345ADA9" w14:textId="4029FAD8"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0E3774">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0E3774">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2" w15:restartNumberingAfterBreak="0">
    <w:nsid w:val="7286539F"/>
    <w:multiLevelType w:val="hybridMultilevel"/>
    <w:tmpl w:val="7C18186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7E584203"/>
    <w:multiLevelType w:val="multilevel"/>
    <w:tmpl w:val="5ADC06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erry Carrera">
    <w15:presenceInfo w15:providerId="None" w15:userId="Terry Carr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446AB"/>
    <w:rsid w:val="000B1B6A"/>
    <w:rsid w:val="000B2802"/>
    <w:rsid w:val="000E3774"/>
    <w:rsid w:val="001435A3"/>
    <w:rsid w:val="0016296F"/>
    <w:rsid w:val="001834C7"/>
    <w:rsid w:val="001A2C02"/>
    <w:rsid w:val="001B7C3F"/>
    <w:rsid w:val="002046B8"/>
    <w:rsid w:val="0023113E"/>
    <w:rsid w:val="0026111E"/>
    <w:rsid w:val="00275377"/>
    <w:rsid w:val="002767BD"/>
    <w:rsid w:val="002D7108"/>
    <w:rsid w:val="00360E75"/>
    <w:rsid w:val="00371E5B"/>
    <w:rsid w:val="004E452E"/>
    <w:rsid w:val="00592FBC"/>
    <w:rsid w:val="005A0D13"/>
    <w:rsid w:val="005A4F28"/>
    <w:rsid w:val="006C5DDB"/>
    <w:rsid w:val="006D2A69"/>
    <w:rsid w:val="00763FE8"/>
    <w:rsid w:val="00770CD7"/>
    <w:rsid w:val="008B74F9"/>
    <w:rsid w:val="008C3E62"/>
    <w:rsid w:val="0090225D"/>
    <w:rsid w:val="00AB23DD"/>
    <w:rsid w:val="00AE7C3B"/>
    <w:rsid w:val="00B17E6C"/>
    <w:rsid w:val="00B276A0"/>
    <w:rsid w:val="00B53BA6"/>
    <w:rsid w:val="00BD03C7"/>
    <w:rsid w:val="00C3659B"/>
    <w:rsid w:val="00D16F33"/>
    <w:rsid w:val="00D20F40"/>
    <w:rsid w:val="00D5455F"/>
    <w:rsid w:val="00DB0844"/>
    <w:rsid w:val="00DF7483"/>
    <w:rsid w:val="00E13D5E"/>
    <w:rsid w:val="00E264AA"/>
    <w:rsid w:val="00E55CAF"/>
    <w:rsid w:val="00F12788"/>
    <w:rsid w:val="00F212DB"/>
    <w:rsid w:val="00FC3E9A"/>
    <w:rsid w:val="00FF5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2CCA2"/>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0E377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character" w:styleId="CommentReference">
    <w:name w:val="annotation reference"/>
    <w:basedOn w:val="DefaultParagraphFont"/>
    <w:uiPriority w:val="99"/>
    <w:semiHidden/>
    <w:unhideWhenUsed/>
    <w:rsid w:val="006D2A69"/>
    <w:rPr>
      <w:sz w:val="16"/>
      <w:szCs w:val="16"/>
    </w:rPr>
  </w:style>
  <w:style w:type="paragraph" w:styleId="CommentText">
    <w:name w:val="annotation text"/>
    <w:basedOn w:val="Normal"/>
    <w:link w:val="CommentTextChar"/>
    <w:uiPriority w:val="99"/>
    <w:semiHidden/>
    <w:unhideWhenUsed/>
    <w:rsid w:val="006D2A69"/>
    <w:pPr>
      <w:spacing w:line="240" w:lineRule="auto"/>
    </w:pPr>
    <w:rPr>
      <w:sz w:val="20"/>
      <w:szCs w:val="20"/>
    </w:rPr>
  </w:style>
  <w:style w:type="character" w:customStyle="1" w:styleId="CommentTextChar">
    <w:name w:val="Comment Text Char"/>
    <w:basedOn w:val="DefaultParagraphFont"/>
    <w:link w:val="CommentText"/>
    <w:uiPriority w:val="99"/>
    <w:semiHidden/>
    <w:rsid w:val="006D2A69"/>
    <w:rPr>
      <w:sz w:val="20"/>
      <w:szCs w:val="20"/>
    </w:rPr>
  </w:style>
  <w:style w:type="paragraph" w:styleId="CommentSubject">
    <w:name w:val="annotation subject"/>
    <w:basedOn w:val="CommentText"/>
    <w:next w:val="CommentText"/>
    <w:link w:val="CommentSubjectChar"/>
    <w:uiPriority w:val="99"/>
    <w:semiHidden/>
    <w:unhideWhenUsed/>
    <w:rsid w:val="006D2A69"/>
    <w:rPr>
      <w:b/>
      <w:bCs/>
    </w:rPr>
  </w:style>
  <w:style w:type="character" w:customStyle="1" w:styleId="CommentSubjectChar">
    <w:name w:val="Comment Subject Char"/>
    <w:basedOn w:val="CommentTextChar"/>
    <w:link w:val="CommentSubject"/>
    <w:uiPriority w:val="99"/>
    <w:semiHidden/>
    <w:rsid w:val="006D2A69"/>
    <w:rPr>
      <w:b/>
      <w:bCs/>
      <w:sz w:val="20"/>
      <w:szCs w:val="20"/>
    </w:rPr>
  </w:style>
  <w:style w:type="paragraph" w:styleId="BalloonText">
    <w:name w:val="Balloon Text"/>
    <w:basedOn w:val="Normal"/>
    <w:link w:val="BalloonTextChar"/>
    <w:uiPriority w:val="99"/>
    <w:semiHidden/>
    <w:unhideWhenUsed/>
    <w:rsid w:val="006D2A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A69"/>
    <w:rPr>
      <w:rFonts w:ascii="Segoe UI" w:hAnsi="Segoe UI" w:cs="Segoe UI"/>
      <w:sz w:val="18"/>
      <w:szCs w:val="18"/>
    </w:rPr>
  </w:style>
  <w:style w:type="character" w:customStyle="1" w:styleId="Heading4Char">
    <w:name w:val="Heading 4 Char"/>
    <w:basedOn w:val="DefaultParagraphFont"/>
    <w:link w:val="Heading4"/>
    <w:uiPriority w:val="9"/>
    <w:rsid w:val="000E3774"/>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0E377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033259">
      <w:bodyDiv w:val="1"/>
      <w:marLeft w:val="0"/>
      <w:marRight w:val="0"/>
      <w:marTop w:val="0"/>
      <w:marBottom w:val="0"/>
      <w:divBdr>
        <w:top w:val="none" w:sz="0" w:space="0" w:color="auto"/>
        <w:left w:val="none" w:sz="0" w:space="0" w:color="auto"/>
        <w:bottom w:val="none" w:sz="0" w:space="0" w:color="auto"/>
        <w:right w:val="none" w:sz="0" w:space="0" w:color="auto"/>
      </w:divBdr>
    </w:div>
    <w:div w:id="189269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1882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cp:lastPrinted>2020-08-10T16:56:00Z</cp:lastPrinted>
  <dcterms:created xsi:type="dcterms:W3CDTF">2021-08-21T16:13:00Z</dcterms:created>
  <dcterms:modified xsi:type="dcterms:W3CDTF">2021-08-21T16:13:00Z</dcterms:modified>
</cp:coreProperties>
</file>